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18304" behindDoc="0" locked="0" layoutInCell="1" allowOverlap="1" wp14:anchorId="732966B4" wp14:editId="578A86E2">
            <wp:simplePos x="0" y="0"/>
            <wp:positionH relativeFrom="margin">
              <wp:align>right</wp:align>
            </wp:positionH>
            <wp:positionV relativeFrom="paragraph">
              <wp:posOffset>-382702</wp:posOffset>
            </wp:positionV>
            <wp:extent cx="5759450" cy="590939"/>
            <wp:effectExtent l="0" t="0" r="0" b="0"/>
            <wp:wrapNone/>
            <wp:docPr id="17" name="Obraz 17" descr="Logotypy wykorzystywane w dokumentach związanych z programem FE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wykorzystywane w dokumentach związanych z programem FE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63872A51" w14:textId="77777777" w:rsidR="00F006B7" w:rsidRDefault="00F006B7"/>
    <w:p w14:paraId="41ED4471" w14:textId="77777777" w:rsidR="003737BD" w:rsidRDefault="003737BD"/>
    <w:p w14:paraId="24C8C17E" w14:textId="77777777" w:rsidR="003737BD" w:rsidRDefault="003737BD"/>
    <w:p w14:paraId="3E931E5C" w14:textId="77777777" w:rsidR="003737BD" w:rsidRDefault="003737BD"/>
    <w:p w14:paraId="08178718" w14:textId="77777777" w:rsidR="003737BD" w:rsidRDefault="003737BD"/>
    <w:p w14:paraId="78BCAF0E" w14:textId="77777777" w:rsidR="00F006B7" w:rsidRPr="009F6788" w:rsidRDefault="00F006B7" w:rsidP="00F006B7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7994B341" w14:textId="77777777" w:rsidR="00F006B7" w:rsidRDefault="00F006B7" w:rsidP="00F006B7"/>
    <w:p w14:paraId="58ADB887" w14:textId="77777777" w:rsidR="00F006B7" w:rsidRDefault="00F006B7" w:rsidP="00F006B7"/>
    <w:p w14:paraId="1B8CECE2" w14:textId="77777777" w:rsidR="00F006B7" w:rsidRDefault="00F006B7" w:rsidP="00F006B7"/>
    <w:p w14:paraId="08686BC7" w14:textId="77777777" w:rsidR="00F006B7" w:rsidRDefault="00F006B7" w:rsidP="00F006B7"/>
    <w:p w14:paraId="28FB6452" w14:textId="77777777" w:rsidR="00F006B7" w:rsidRDefault="00F006B7" w:rsidP="00F006B7"/>
    <w:p w14:paraId="4F446C03" w14:textId="77777777" w:rsidR="00F006B7" w:rsidRDefault="00F006B7" w:rsidP="00F006B7"/>
    <w:p w14:paraId="0EF0A135" w14:textId="77777777" w:rsidR="00F006B7" w:rsidRDefault="00F006B7" w:rsidP="00F006B7"/>
    <w:p w14:paraId="40653A3B" w14:textId="77777777" w:rsidR="00F006B7" w:rsidRDefault="00F006B7" w:rsidP="00F006B7"/>
    <w:p w14:paraId="0677CA52" w14:textId="77777777" w:rsidR="00F006B7" w:rsidRDefault="00F006B7" w:rsidP="00F006B7"/>
    <w:p w14:paraId="3C9959F2" w14:textId="77777777" w:rsidR="00F006B7" w:rsidRDefault="00F006B7" w:rsidP="00F006B7"/>
    <w:p w14:paraId="621C6E8E" w14:textId="77777777" w:rsidR="00F006B7" w:rsidRDefault="00F006B7" w:rsidP="00F006B7"/>
    <w:p w14:paraId="77CA2F06" w14:textId="77777777" w:rsidR="00F006B7" w:rsidRDefault="00F006B7" w:rsidP="00F006B7"/>
    <w:p w14:paraId="227AF989" w14:textId="77777777" w:rsidR="00F006B7" w:rsidRDefault="00F006B7" w:rsidP="00F006B7"/>
    <w:p w14:paraId="62C3B616" w14:textId="77777777" w:rsidR="00F006B7" w:rsidRDefault="00F006B7" w:rsidP="00F006B7"/>
    <w:p w14:paraId="2E0DB4D0" w14:textId="77777777" w:rsidR="00F006B7" w:rsidRDefault="00F006B7" w:rsidP="00F006B7"/>
    <w:p w14:paraId="5EDE54A5" w14:textId="77777777" w:rsidR="00F006B7" w:rsidRDefault="00F006B7" w:rsidP="00F006B7"/>
    <w:p w14:paraId="126229EB" w14:textId="77777777" w:rsidR="00F006B7" w:rsidRPr="006302A1" w:rsidRDefault="00F006B7" w:rsidP="00F006B7"/>
    <w:p w14:paraId="6F5EF3EA" w14:textId="5915DE01" w:rsidR="00F006B7" w:rsidRPr="00F006B7" w:rsidRDefault="00F006B7" w:rsidP="00F006B7">
      <w:pPr>
        <w:rPr>
          <w:sz w:val="28"/>
          <w:szCs w:val="28"/>
        </w:rPr>
      </w:pPr>
      <w:r w:rsidRPr="00F006B7">
        <w:rPr>
          <w:b/>
          <w:sz w:val="32"/>
          <w:szCs w:val="28"/>
        </w:rPr>
        <w:t xml:space="preserve">Opole, </w:t>
      </w:r>
      <w:r w:rsidR="00821904">
        <w:rPr>
          <w:b/>
          <w:sz w:val="32"/>
          <w:szCs w:val="28"/>
        </w:rPr>
        <w:t>kwiecień</w:t>
      </w:r>
      <w:r w:rsidRPr="00F006B7">
        <w:rPr>
          <w:b/>
          <w:sz w:val="32"/>
          <w:szCs w:val="28"/>
        </w:rPr>
        <w:t xml:space="preserve"> 202</w:t>
      </w:r>
      <w:r>
        <w:rPr>
          <w:b/>
          <w:sz w:val="32"/>
          <w:szCs w:val="28"/>
        </w:rPr>
        <w:t>5</w:t>
      </w:r>
      <w:r w:rsidRPr="00F006B7">
        <w:rPr>
          <w:b/>
          <w:sz w:val="32"/>
          <w:szCs w:val="28"/>
        </w:rPr>
        <w:t xml:space="preserve"> r.</w:t>
      </w:r>
    </w:p>
    <w:p w14:paraId="7310E34D" w14:textId="77777777" w:rsidR="00F006B7" w:rsidRDefault="00F006B7"/>
    <w:p w14:paraId="3FF4BF7A" w14:textId="77777777" w:rsidR="00F006B7" w:rsidRDefault="00F006B7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7280" behindDoc="1" locked="0" layoutInCell="1" allowOverlap="1" wp14:anchorId="2914326B" wp14:editId="13623EE2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69178912" w14:textId="77777777" w:rsidR="00AB0455" w:rsidRDefault="00AB0455"/>
    <w:p w14:paraId="50C7DECF" w14:textId="77777777" w:rsidR="00F006B7" w:rsidRDefault="00F006B7"/>
    <w:p w14:paraId="1AF721CA" w14:textId="77777777" w:rsidR="00F006B7" w:rsidRDefault="00F006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1D925662" w14:textId="5393A329" w:rsidR="00530C5D" w:rsidRDefault="005B264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r w:rsidR="00530C5D">
            <w:fldChar w:fldCharType="begin"/>
          </w:r>
          <w:r w:rsidR="00530C5D">
            <w:instrText>HYPERLINK \l "_Toc189549657"</w:instrText>
          </w:r>
          <w:r w:rsidR="00530C5D">
            <w:fldChar w:fldCharType="separate"/>
          </w:r>
          <w:r w:rsidR="00530C5D" w:rsidRPr="00C543CC">
            <w:rPr>
              <w:rStyle w:val="Hipercze"/>
              <w:rFonts w:cstheme="minorHAnsi"/>
              <w:b/>
              <w:noProof/>
            </w:rPr>
            <w:t>Informacje ogólne</w:t>
          </w:r>
          <w:r w:rsidR="00530C5D">
            <w:rPr>
              <w:noProof/>
              <w:webHidden/>
            </w:rPr>
            <w:tab/>
          </w:r>
          <w:r w:rsidR="00530C5D">
            <w:rPr>
              <w:noProof/>
              <w:webHidden/>
            </w:rPr>
            <w:fldChar w:fldCharType="begin"/>
          </w:r>
          <w:r w:rsidR="00530C5D">
            <w:rPr>
              <w:noProof/>
              <w:webHidden/>
            </w:rPr>
            <w:instrText xml:space="preserve"> PAGEREF _Toc189549657 \h </w:instrText>
          </w:r>
          <w:r w:rsidR="00530C5D">
            <w:rPr>
              <w:noProof/>
              <w:webHidden/>
            </w:rPr>
          </w:r>
          <w:r w:rsidR="00530C5D">
            <w:rPr>
              <w:noProof/>
              <w:webHidden/>
            </w:rPr>
            <w:fldChar w:fldCharType="separate"/>
          </w:r>
          <w:ins w:id="0" w:author="Jakub Szczurek" w:date="2025-04-08T09:52:00Z" w16du:dateUtc="2025-04-08T07:52:00Z">
            <w:r w:rsidR="00361E6D">
              <w:rPr>
                <w:noProof/>
                <w:webHidden/>
              </w:rPr>
              <w:t>4</w:t>
            </w:r>
          </w:ins>
          <w:del w:id="1" w:author="Jakub Szczurek" w:date="2025-04-08T09:52:00Z" w16du:dateUtc="2025-04-08T07:52:00Z">
            <w:r w:rsidR="00530C5D" w:rsidDel="00361E6D">
              <w:rPr>
                <w:noProof/>
                <w:webHidden/>
              </w:rPr>
              <w:delText>3</w:delText>
            </w:r>
          </w:del>
          <w:r w:rsidR="00530C5D">
            <w:rPr>
              <w:noProof/>
              <w:webHidden/>
            </w:rPr>
            <w:fldChar w:fldCharType="end"/>
          </w:r>
          <w:r w:rsidR="00530C5D">
            <w:fldChar w:fldCharType="end"/>
          </w:r>
        </w:p>
        <w:p w14:paraId="1208B4F0" w14:textId="18810FC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"_Toc189549658"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Wymagania techniczne pracy w Panelu Wnioskodawcy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_Toc189549658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" w:author="Jakub Szczurek" w:date="2025-04-08T09:52:00Z" w16du:dateUtc="2025-04-08T07:52:00Z">
            <w:r w:rsidR="00361E6D">
              <w:rPr>
                <w:noProof/>
                <w:webHidden/>
              </w:rPr>
              <w:t>4</w:t>
            </w:r>
          </w:ins>
          <w:del w:id="3" w:author="Jakub Szczurek" w:date="2025-04-08T09:52:00Z" w16du:dateUtc="2025-04-08T07:52:00Z">
            <w:r w:rsidDel="00361E6D">
              <w:rPr>
                <w:noProof/>
                <w:webHidden/>
              </w:rPr>
              <w:delText>3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73120BAA" w14:textId="6CFC4778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"_Toc189549659"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Logowanie do Panelu Wnioskodawcy FEO 2021-2027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_Toc189549659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" w:author="Jakub Szczurek" w:date="2025-04-08T09:52:00Z" w16du:dateUtc="2025-04-08T07:52:00Z">
            <w:r w:rsidR="00361E6D">
              <w:rPr>
                <w:noProof/>
                <w:webHidden/>
              </w:rPr>
              <w:t>4</w:t>
            </w:r>
          </w:ins>
          <w:del w:id="5" w:author="Jakub Szczurek" w:date="2025-04-08T09:52:00Z" w16du:dateUtc="2025-04-08T07:52:00Z">
            <w:r w:rsidDel="00361E6D">
              <w:rPr>
                <w:noProof/>
                <w:webHidden/>
              </w:rPr>
              <w:delText>3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1656669B" w14:textId="57DD2C7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"_Toc189549660"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Zanim rozpoczniesz pracę w generatorze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" w:author="Jakub Szczurek" w:date="2025-04-08T09:52:00Z" w16du:dateUtc="2025-04-08T07:52:00Z">
            <w:r w:rsidR="00361E6D">
              <w:rPr>
                <w:noProof/>
                <w:webHidden/>
              </w:rPr>
              <w:t>8</w:t>
            </w:r>
          </w:ins>
          <w:del w:id="7" w:author="Jakub Szczurek" w:date="2025-04-08T09:52:00Z" w16du:dateUtc="2025-04-08T07:52:00Z">
            <w:r w:rsidDel="00361E6D">
              <w:rPr>
                <w:noProof/>
                <w:webHidden/>
              </w:rPr>
              <w:delText>7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0BAB06E1" w14:textId="4D085DB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"_Toc189549661"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Pierwsze kroki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" w:author="Jakub Szczurek" w:date="2025-04-08T09:52:00Z" w16du:dateUtc="2025-04-08T07:52:00Z">
            <w:r w:rsidR="00361E6D">
              <w:rPr>
                <w:noProof/>
                <w:webHidden/>
              </w:rPr>
              <w:t>9</w:t>
            </w:r>
          </w:ins>
          <w:del w:id="9" w:author="Jakub Szczurek" w:date="2025-04-08T09:52:00Z" w16du:dateUtc="2025-04-08T07:52:00Z">
            <w:r w:rsidDel="00361E6D">
              <w:rPr>
                <w:noProof/>
                <w:webHidden/>
              </w:rPr>
              <w:delText>8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3B338C8D" w14:textId="7046D081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"_Toc189549662"</w:instrText>
          </w:r>
          <w:r>
            <w:fldChar w:fldCharType="separate"/>
          </w:r>
          <w:r w:rsidRPr="00C543CC">
            <w:rPr>
              <w:rStyle w:val="Hipercze"/>
              <w:b/>
              <w:noProof/>
            </w:rPr>
            <w:t>Udostępnianie profilu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0" w:author="Jakub Szczurek" w:date="2025-04-08T09:52:00Z" w16du:dateUtc="2025-04-08T07:52:00Z">
            <w:r w:rsidR="00361E6D">
              <w:rPr>
                <w:noProof/>
                <w:webHidden/>
              </w:rPr>
              <w:t>10</w:t>
            </w:r>
          </w:ins>
          <w:del w:id="11" w:author="Jakub Szczurek" w:date="2025-04-08T09:52:00Z" w16du:dateUtc="2025-04-08T07:52:00Z">
            <w:r w:rsidDel="00361E6D">
              <w:rPr>
                <w:noProof/>
                <w:webHidden/>
              </w:rPr>
              <w:delText>9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43A3DA82" w14:textId="5F370A2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"_Toc189549663"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Wnioski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_Toc189549663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2" w:author="Jakub Szczurek" w:date="2025-04-08T09:52:00Z" w16du:dateUtc="2025-04-08T07:52:00Z">
            <w:r w:rsidR="00361E6D">
              <w:rPr>
                <w:noProof/>
                <w:webHidden/>
              </w:rPr>
              <w:t>11</w:t>
            </w:r>
          </w:ins>
          <w:del w:id="13" w:author="Jakub Szczurek" w:date="2025-04-08T09:52:00Z" w16du:dateUtc="2025-04-08T07:52:00Z">
            <w:r w:rsidDel="00361E6D">
              <w:rPr>
                <w:noProof/>
                <w:webHidden/>
              </w:rPr>
              <w:delText>10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00028C8A" w14:textId="78E0E22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"_Toc189549664"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Projekty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_Toc189549664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4" w:author="Jakub Szczurek" w:date="2025-04-08T09:52:00Z" w16du:dateUtc="2025-04-08T07:52:00Z">
            <w:r w:rsidR="00361E6D">
              <w:rPr>
                <w:noProof/>
                <w:webHidden/>
              </w:rPr>
              <w:t>13</w:t>
            </w:r>
          </w:ins>
          <w:del w:id="15" w:author="Jakub Szczurek" w:date="2025-04-08T09:52:00Z" w16du:dateUtc="2025-04-08T07:52:00Z">
            <w:r w:rsidDel="00361E6D">
              <w:rPr>
                <w:noProof/>
                <w:webHidden/>
              </w:rPr>
              <w:delText>12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7CD63F67" w14:textId="3EF25C7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"_Toc189549665"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Zarządzanie załącznikami do wniosku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_Toc189549665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6" w:author="Jakub Szczurek" w:date="2025-04-08T09:52:00Z" w16du:dateUtc="2025-04-08T07:52:00Z">
            <w:r w:rsidR="00361E6D">
              <w:rPr>
                <w:noProof/>
                <w:webHidden/>
              </w:rPr>
              <w:t>15</w:t>
            </w:r>
          </w:ins>
          <w:del w:id="17" w:author="Jakub Szczurek" w:date="2025-04-08T09:52:00Z" w16du:dateUtc="2025-04-08T07:52:00Z">
            <w:r w:rsidDel="00361E6D">
              <w:rPr>
                <w:noProof/>
                <w:webHidden/>
              </w:rPr>
              <w:delText>14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424B583E" w14:textId="1D74B007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"_Toc189549666"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Repozytorium załączników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8" w:author="Jakub Szczurek" w:date="2025-04-08T09:52:00Z" w16du:dateUtc="2025-04-08T07:52:00Z">
            <w:r w:rsidR="00361E6D">
              <w:rPr>
                <w:noProof/>
                <w:webHidden/>
              </w:rPr>
              <w:t>16</w:t>
            </w:r>
          </w:ins>
          <w:del w:id="19" w:author="Jakub Szczurek" w:date="2025-04-08T09:52:00Z" w16du:dateUtc="2025-04-08T07:52:00Z">
            <w:r w:rsidDel="00361E6D">
              <w:rPr>
                <w:noProof/>
                <w:webHidden/>
              </w:rPr>
              <w:delText>15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5F8513AB" w14:textId="13399D8A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"_Toc189549667"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Podpisywanie projektów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0" w:author="Jakub Szczurek" w:date="2025-04-08T09:52:00Z" w16du:dateUtc="2025-04-08T07:52:00Z">
            <w:r w:rsidR="00361E6D">
              <w:rPr>
                <w:noProof/>
                <w:webHidden/>
              </w:rPr>
              <w:t>18</w:t>
            </w:r>
          </w:ins>
          <w:del w:id="21" w:author="Jakub Szczurek" w:date="2025-04-08T09:52:00Z" w16du:dateUtc="2025-04-08T07:52:00Z">
            <w:r w:rsidDel="00361E6D">
              <w:rPr>
                <w:noProof/>
                <w:webHidden/>
              </w:rPr>
              <w:delText>17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0F507C76" w14:textId="2F87AC11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"_Toc189549668"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Zmiany do umowy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_Toc189549668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2" w:author="Jakub Szczurek" w:date="2025-04-08T09:52:00Z" w16du:dateUtc="2025-04-08T07:52:00Z">
            <w:r w:rsidR="00361E6D">
              <w:rPr>
                <w:noProof/>
                <w:webHidden/>
              </w:rPr>
              <w:t>20</w:t>
            </w:r>
          </w:ins>
          <w:del w:id="23" w:author="Jakub Szczurek" w:date="2025-04-08T09:52:00Z" w16du:dateUtc="2025-04-08T07:52:00Z">
            <w:r w:rsidDel="00361E6D">
              <w:rPr>
                <w:noProof/>
                <w:webHidden/>
              </w:rPr>
              <w:delText>18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1DC37F94" w14:textId="08F23DA1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"_Toc189549669"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Witryny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_Toc189549669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4" w:author="Jakub Szczurek" w:date="2025-04-08T09:52:00Z" w16du:dateUtc="2025-04-08T07:52:00Z">
            <w:r w:rsidR="00361E6D">
              <w:rPr>
                <w:noProof/>
                <w:webHidden/>
              </w:rPr>
              <w:t>22</w:t>
            </w:r>
          </w:ins>
          <w:del w:id="25" w:author="Jakub Szczurek" w:date="2025-04-08T09:52:00Z" w16du:dateUtc="2025-04-08T07:52:00Z">
            <w:r w:rsidDel="00361E6D">
              <w:rPr>
                <w:noProof/>
                <w:webHidden/>
              </w:rPr>
              <w:delText>20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700219E5" w14:textId="4DBB086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"_Toc189549670"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Aktualności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_Toc189549670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6" w:author="Jakub Szczurek" w:date="2025-04-08T09:52:00Z" w16du:dateUtc="2025-04-08T07:52:00Z">
            <w:r w:rsidR="00361E6D">
              <w:rPr>
                <w:noProof/>
                <w:webHidden/>
              </w:rPr>
              <w:t>22</w:t>
            </w:r>
          </w:ins>
          <w:del w:id="27" w:author="Jakub Szczurek" w:date="2025-04-08T09:52:00Z" w16du:dateUtc="2025-04-08T07:52:00Z">
            <w:r w:rsidDel="00361E6D">
              <w:rPr>
                <w:noProof/>
                <w:webHidden/>
              </w:rPr>
              <w:delText>20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1BA84AD3" w14:textId="68126686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"_Toc189549671"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noProof/>
            </w:rPr>
            <w:t>Zakładka Pomoc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_Toc189549671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8" w:author="Jakub Szczurek" w:date="2025-04-08T09:52:00Z" w16du:dateUtc="2025-04-08T07:52:00Z">
            <w:r w:rsidR="00361E6D">
              <w:rPr>
                <w:noProof/>
                <w:webHidden/>
              </w:rPr>
              <w:t>22</w:t>
            </w:r>
          </w:ins>
          <w:del w:id="29" w:author="Jakub Szczurek" w:date="2025-04-08T09:52:00Z" w16du:dateUtc="2025-04-08T07:52:00Z">
            <w:r w:rsidDel="00361E6D">
              <w:rPr>
                <w:noProof/>
                <w:webHidden/>
              </w:rPr>
              <w:delText>21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224B3208" w14:textId="4480AE8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>HYPERLINK \l "_Toc189549672"</w:instrText>
          </w:r>
          <w:r>
            <w:fldChar w:fldCharType="separate"/>
          </w:r>
          <w:r w:rsidRPr="00C543CC">
            <w:rPr>
              <w:rStyle w:val="Hipercze"/>
              <w:rFonts w:cstheme="minorHAnsi"/>
              <w:b/>
              <w:bCs/>
              <w:noProof/>
            </w:rPr>
            <w:t>Schemat postępowania w przypadku złożenia projektu do IZ/IP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_Toc189549672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0" w:author="Jakub Szczurek" w:date="2025-04-08T09:52:00Z" w16du:dateUtc="2025-04-08T07:52:00Z">
            <w:r w:rsidR="00361E6D">
              <w:rPr>
                <w:noProof/>
                <w:webHidden/>
              </w:rPr>
              <w:t>23</w:t>
            </w:r>
          </w:ins>
          <w:del w:id="31" w:author="Jakub Szczurek" w:date="2025-04-08T09:52:00Z" w16du:dateUtc="2025-04-08T07:52:00Z">
            <w:r w:rsidDel="00361E6D">
              <w:rPr>
                <w:noProof/>
                <w:webHidden/>
              </w:rPr>
              <w:delText>22</w:delText>
            </w:r>
          </w:del>
          <w:r>
            <w:rPr>
              <w:noProof/>
              <w:webHidden/>
            </w:rPr>
            <w:fldChar w:fldCharType="end"/>
          </w:r>
          <w:r>
            <w:fldChar w:fldCharType="end"/>
          </w:r>
        </w:p>
        <w:p w14:paraId="0AA4AAAE" w14:textId="39CB2B48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2" w:name="_Toc189549657"/>
      <w:r>
        <w:rPr>
          <w:rFonts w:asciiTheme="minorHAnsi" w:hAnsiTheme="minorHAnsi" w:cstheme="minorHAnsi"/>
          <w:b/>
          <w:sz w:val="26"/>
          <w:szCs w:val="26"/>
        </w:rPr>
        <w:lastRenderedPageBreak/>
        <w:t>Informacje ogólne</w:t>
      </w:r>
      <w:bookmarkEnd w:id="32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33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4" w:name="_Toc189549658"/>
      <w:bookmarkStart w:id="35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34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35"/>
      <w:bookmarkEnd w:id="33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6" w:name="_Toc189549659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36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 xml:space="preserve">podkreślenia np. </w:t>
      </w:r>
      <w:proofErr w:type="spellStart"/>
      <w:r w:rsidRPr="00284DDA">
        <w:rPr>
          <w:sz w:val="24"/>
          <w:szCs w:val="24"/>
        </w:rPr>
        <w:t>jan_kowalski</w:t>
      </w:r>
      <w:proofErr w:type="spellEnd"/>
      <w:r w:rsidRPr="00284DDA">
        <w:rPr>
          <w:sz w:val="24"/>
          <w:szCs w:val="24"/>
        </w:rPr>
        <w:t>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0715BE3D" w:rsidR="00424F30" w:rsidRPr="00284DDA" w:rsidRDefault="00BA0C6E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595B830" wp14:editId="40292FA6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571451446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7693E95B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BC7D57D" wp14:editId="0FD84320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38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39CDB0E1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4C560443" wp14:editId="24A06EF7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2146373912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3A06E3EE" w:rsidR="00602039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1AEE4EBE" wp14:editId="12509F95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59869512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44EBE2CD" w14:textId="77777777" w:rsidR="007C3C25" w:rsidRDefault="007C3C25" w:rsidP="00635121">
      <w:pPr>
        <w:spacing w:line="276" w:lineRule="auto"/>
        <w:rPr>
          <w:sz w:val="24"/>
          <w:szCs w:val="24"/>
        </w:rPr>
      </w:pPr>
    </w:p>
    <w:p w14:paraId="5B88AD34" w14:textId="6C243AAD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250E8F81" w:rsidR="0060203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434F7EAE" wp14:editId="615C17EB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2142143414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061C7BC0" w:rsidR="002772F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5BBBA0C4" wp14:editId="1749D27B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475232191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EE8AE73" w:rsidR="00997EC3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 wp14:anchorId="48136AF3" wp14:editId="3E8CE98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83758138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21101F82" w:rsidR="00997EC3" w:rsidRDefault="00BA0C6E" w:rsidP="00635121">
      <w:pPr>
        <w:spacing w:line="276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2BFACDC3" wp14:editId="5A0F8938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107784152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3317CBB1" w:rsidR="00D9386F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4FB47161" wp14:editId="43230F89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197857493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284BEB8B" w:rsidR="00BB63E4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586E7146" wp14:editId="22CCDD2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004817921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748AC114" w:rsidR="00A84358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1FFC7EDF" wp14:editId="22D50D46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685184866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7" w:name="_Toc189549660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37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5473360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3C79399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2C89C0CE" w14:textId="62ED1631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38" w:name="_Toc189549661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38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7C141497" w:rsidR="00181FE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 wp14:anchorId="349BEED4" wp14:editId="7D49321A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37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2854FFDC" w14:textId="77777777" w:rsidR="007C3C25" w:rsidRDefault="007C3C25" w:rsidP="00635121">
      <w:pPr>
        <w:spacing w:line="276" w:lineRule="auto"/>
      </w:pPr>
    </w:p>
    <w:p w14:paraId="72615F31" w14:textId="77777777" w:rsidR="007C3C25" w:rsidRDefault="007C3C25" w:rsidP="00635121">
      <w:pPr>
        <w:spacing w:line="276" w:lineRule="auto"/>
      </w:pPr>
    </w:p>
    <w:p w14:paraId="08347141" w14:textId="77777777" w:rsidR="007C3C25" w:rsidRDefault="007C3C25" w:rsidP="00635121">
      <w:pPr>
        <w:spacing w:line="276" w:lineRule="auto"/>
      </w:pPr>
    </w:p>
    <w:p w14:paraId="720E7D40" w14:textId="1C8DD516" w:rsidR="00D9386F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5D260F3C" wp14:editId="74956874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596496984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 xml:space="preserve">eru REGON zaznacz odpowiedni </w:t>
      </w:r>
      <w:proofErr w:type="spellStart"/>
      <w:r w:rsidR="00B8565A" w:rsidRPr="00284DDA">
        <w:rPr>
          <w:sz w:val="24"/>
          <w:szCs w:val="24"/>
        </w:rPr>
        <w:t>ch</w:t>
      </w:r>
      <w:r w:rsidRPr="00284DDA">
        <w:rPr>
          <w:sz w:val="24"/>
          <w:szCs w:val="24"/>
        </w:rPr>
        <w:t>eckbox</w:t>
      </w:r>
      <w:proofErr w:type="spellEnd"/>
      <w:r w:rsidRPr="00284DDA">
        <w:rPr>
          <w:sz w:val="24"/>
          <w:szCs w:val="24"/>
        </w:rPr>
        <w:t>.</w:t>
      </w:r>
    </w:p>
    <w:p w14:paraId="3C760B53" w14:textId="14FA0F45" w:rsidR="00B4568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2576" behindDoc="0" locked="0" layoutInCell="1" allowOverlap="1" wp14:anchorId="182350EF" wp14:editId="7ACC9196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36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39" w:name="_Toc189549662"/>
      <w:r w:rsidRPr="0055733C">
        <w:rPr>
          <w:b/>
          <w:sz w:val="26"/>
          <w:szCs w:val="26"/>
        </w:rPr>
        <w:t>Udostępnianie profilu</w:t>
      </w:r>
      <w:bookmarkEnd w:id="39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</w:t>
      </w:r>
      <w:r w:rsidR="00D01399" w:rsidRPr="00284DDA">
        <w:rPr>
          <w:b/>
          <w:sz w:val="24"/>
          <w:szCs w:val="24"/>
        </w:rPr>
        <w:lastRenderedPageBreak/>
        <w:t>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481387C8" w:rsidR="00704F4B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3056" behindDoc="0" locked="0" layoutInCell="1" allowOverlap="1" wp14:anchorId="1532D21E" wp14:editId="48DC5772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35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2032" behindDoc="0" locked="0" layoutInCell="1" allowOverlap="1" wp14:anchorId="16AE91F4" wp14:editId="27D0F60B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34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297EE2DF" w:rsidR="008F7F1F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4080" behindDoc="0" locked="0" layoutInCell="1" allowOverlap="1" wp14:anchorId="7A2941F4" wp14:editId="6BE0C8A9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33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0" w:name="_Toc189549663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40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176" behindDoc="0" locked="0" layoutInCell="1" allowOverlap="1" wp14:anchorId="1DE49607" wp14:editId="08BF5CE3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42368" behindDoc="0" locked="0" layoutInCell="1" allowOverlap="1" wp14:anchorId="1E9059D2" wp14:editId="458A35C0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40328152" w:rsidR="00F5549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 wp14:anchorId="002FB60D" wp14:editId="5529D08D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1318083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02577DB3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 wp14:anchorId="4167CF23" wp14:editId="053CA3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32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6224" behindDoc="0" locked="0" layoutInCell="1" allowOverlap="1" wp14:anchorId="46825752" wp14:editId="337326BE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200" behindDoc="0" locked="0" layoutInCell="1" allowOverlap="1" wp14:anchorId="2C328D5F" wp14:editId="305B23A4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proofErr w:type="spellStart"/>
      <w:r w:rsidRPr="00284DDA">
        <w:rPr>
          <w:i/>
          <w:sz w:val="24"/>
          <w:szCs w:val="24"/>
        </w:rPr>
        <w:t>nazwa_konta</w:t>
      </w:r>
      <w:proofErr w:type="spellEnd"/>
      <w:r w:rsidRPr="00284DDA">
        <w:rPr>
          <w:sz w:val="24"/>
          <w:szCs w:val="24"/>
        </w:rPr>
        <w:t>, na którym jesteś aktualnie zalogowany.</w:t>
      </w:r>
    </w:p>
    <w:p w14:paraId="50B59D3C" w14:textId="173269F5" w:rsidR="00C10E62" w:rsidRPr="00284DDA" w:rsidRDefault="00BA0C6E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8176" behindDoc="0" locked="0" layoutInCell="1" allowOverlap="1" wp14:anchorId="0EAB2592" wp14:editId="469D2F75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proofErr w:type="spellStart"/>
      <w:r w:rsidR="00C10E62" w:rsidRPr="00284DDA">
        <w:rPr>
          <w:i/>
          <w:sz w:val="24"/>
          <w:szCs w:val="24"/>
        </w:rPr>
        <w:t>nazwa_konta</w:t>
      </w:r>
      <w:proofErr w:type="spellEnd"/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43E71DDD" w:rsidR="00A43D11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 wp14:anchorId="1D21CF67" wp14:editId="0B187257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30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53D9CC07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6672" behindDoc="0" locked="0" layoutInCell="1" allowOverlap="1" wp14:anchorId="68D4B839" wp14:editId="5DB71627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37FB0059" w:rsidR="00777820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7696" behindDoc="0" locked="0" layoutInCell="1" allowOverlap="1" wp14:anchorId="351E5CA3" wp14:editId="7F17328B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8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0" locked="0" layoutInCell="1" allowOverlap="1" wp14:anchorId="43AC48D6" wp14:editId="6D9F2847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7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1" w:name="_Toc189549664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41"/>
    </w:p>
    <w:p w14:paraId="1CDE031F" w14:textId="2AEA9FE2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A464D26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43730352" wp14:editId="0E546E03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47B7B970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896" behindDoc="0" locked="0" layoutInCell="1" allowOverlap="1" wp14:anchorId="4C1F2B96" wp14:editId="5F0E5A8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D28D69F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5F7057E0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2287371B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040" behindDoc="0" locked="0" layoutInCell="1" allowOverlap="1" wp14:anchorId="14F1AF46" wp14:editId="41DB8703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60975D9F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Wygeneruj podgląd wniosku. Funkcja pozwalająca wygenerować plik PDF projektu z sumą kontrolną.</w:t>
      </w:r>
    </w:p>
    <w:p w14:paraId="3082A4E8" w14:textId="7AE1ACA9" w:rsidR="008B6631" w:rsidRDefault="00BA0C6E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9744" behindDoc="0" locked="0" layoutInCell="1" allowOverlap="1" wp14:anchorId="55CB2047" wp14:editId="26648F7E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26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A4B27DC" w14:textId="6F9EFC7E" w:rsidR="00602D40" w:rsidRDefault="00602D40" w:rsidP="00602D40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Dodatkowe załączniki. W tym miejscu możesz dołączyć do projektu niezbędne załączniki na wyraźne wezwanie IZ/IP. Funkcjonalności w tej zakładce są aktywowane przez pracownika IZ/IP poprzez ustalenie terminu ich dostarczenia. Przekroczenie terminu skutkuje ponowną ich blokadą.</w:t>
      </w:r>
    </w:p>
    <w:p w14:paraId="085E839F" w14:textId="09A9A0E6" w:rsidR="00602D40" w:rsidRDefault="00602D40" w:rsidP="00602D40">
      <w:pPr>
        <w:spacing w:line="276" w:lineRule="auto"/>
        <w:ind w:left="2124"/>
        <w:rPr>
          <w:sz w:val="24"/>
          <w:szCs w:val="24"/>
        </w:rPr>
      </w:pPr>
      <w:r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208" behindDoc="0" locked="0" layoutInCell="1" allowOverlap="1" wp14:anchorId="0BF4DADE" wp14:editId="1DD75B14">
            <wp:simplePos x="0" y="0"/>
            <wp:positionH relativeFrom="column">
              <wp:posOffset>825500</wp:posOffset>
            </wp:positionH>
            <wp:positionV relativeFrom="paragraph">
              <wp:posOffset>4699</wp:posOffset>
            </wp:positionV>
            <wp:extent cx="207010" cy="222885"/>
            <wp:effectExtent l="0" t="0" r="2540" b="5715"/>
            <wp:wrapNone/>
            <wp:docPr id="1993457821" name="Obraz 12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EFF1E" w14:textId="7D2CCD45" w:rsidR="00602D40" w:rsidRDefault="00602D40" w:rsidP="00602D40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1280" behindDoc="0" locked="0" layoutInCell="1" allowOverlap="1" wp14:anchorId="4B7D210F" wp14:editId="69CDD1B3">
            <wp:simplePos x="0" y="0"/>
            <wp:positionH relativeFrom="column">
              <wp:posOffset>825728</wp:posOffset>
            </wp:positionH>
            <wp:positionV relativeFrom="paragraph">
              <wp:posOffset>10795</wp:posOffset>
            </wp:positionV>
            <wp:extent cx="214630" cy="222885"/>
            <wp:effectExtent l="0" t="0" r="0" b="5715"/>
            <wp:wrapNone/>
            <wp:docPr id="772493174" name="Obraz 13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Odepnij załącznik od wniosku. Funkcja pozwala na usunięcie wcześniej powiązanego z projektem załącznika.</w:t>
      </w:r>
    </w:p>
    <w:p w14:paraId="70F15A49" w14:textId="2AC75FEB" w:rsidR="00602D40" w:rsidRDefault="006263D6" w:rsidP="006263D6">
      <w:pPr>
        <w:spacing w:line="276" w:lineRule="auto"/>
        <w:ind w:left="2124" w:firstLine="6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752" behindDoc="0" locked="0" layoutInCell="1" allowOverlap="1" wp14:anchorId="17D46C3B" wp14:editId="44B3D412">
            <wp:simplePos x="0" y="0"/>
            <wp:positionH relativeFrom="column">
              <wp:posOffset>855015</wp:posOffset>
            </wp:positionH>
            <wp:positionV relativeFrom="paragraph">
              <wp:posOffset>7950</wp:posOffset>
            </wp:positionV>
            <wp:extent cx="228600" cy="228600"/>
            <wp:effectExtent l="0" t="0" r="0" b="0"/>
            <wp:wrapNone/>
            <wp:docPr id="1493882978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82978" name="Obraz 17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</w:t>
      </w:r>
    </w:p>
    <w:p w14:paraId="18F1F7A9" w14:textId="3C3451A6" w:rsidR="00826B5C" w:rsidRDefault="00826B5C" w:rsidP="006263D6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328" behindDoc="0" locked="0" layoutInCell="1" allowOverlap="1" wp14:anchorId="3FC6096A" wp14:editId="17F2AC27">
            <wp:simplePos x="0" y="0"/>
            <wp:positionH relativeFrom="column">
              <wp:posOffset>918896</wp:posOffset>
            </wp:positionH>
            <wp:positionV relativeFrom="paragraph">
              <wp:posOffset>8255</wp:posOffset>
            </wp:positionV>
            <wp:extent cx="222885" cy="222885"/>
            <wp:effectExtent l="0" t="0" r="5715" b="5715"/>
            <wp:wrapNone/>
            <wp:docPr id="1535102688" name="Obraz 18" descr="Prezentacja przycisku zatwierdź aktualną wersję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02688" name="Obraz 18" descr="Prezentacja przycisku zatwierdź aktualną wersję załącznika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Złóż załącznik do IZ/IP. Przy pomocy tego przycisku, zaznaczając załącznik na liście, akceptujesz i składasz go do IZ/IP. </w:t>
      </w:r>
    </w:p>
    <w:p w14:paraId="1EFD2B61" w14:textId="44B393FA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2608" behindDoc="0" locked="0" layoutInCell="1" allowOverlap="1" wp14:anchorId="6CA22F50" wp14:editId="44C6FBA5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4656" behindDoc="0" locked="0" layoutInCell="1" allowOverlap="1" wp14:anchorId="2B640F5C" wp14:editId="36B7952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ECE2992" w:rsidR="00B36855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5104" behindDoc="0" locked="0" layoutInCell="1" allowOverlap="1" wp14:anchorId="775475F6" wp14:editId="636F459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177C3F1A" w:rsidR="00D9386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0" locked="0" layoutInCell="1" allowOverlap="1" wp14:anchorId="3FC6096A" wp14:editId="5F854A32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24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30ED9DCF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320" behindDoc="0" locked="0" layoutInCell="1" allowOverlap="1" wp14:anchorId="6ADF96DA" wp14:editId="0D562B7F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7B4A640D" w:rsidR="00C96F73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1792" behindDoc="0" locked="0" layoutInCell="1" allowOverlap="1" wp14:anchorId="50A1895C" wp14:editId="5A75FBD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23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64AF213D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2816" behindDoc="0" locked="0" layoutInCell="1" allowOverlap="1" wp14:anchorId="601F6FE7" wp14:editId="4B89131D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22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 xml:space="preserve">” lub „W korekcie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>”.</w:t>
      </w:r>
    </w:p>
    <w:p w14:paraId="6761DF93" w14:textId="18100347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840" behindDoc="0" locked="0" layoutInCell="1" allowOverlap="1" wp14:anchorId="3114E249" wp14:editId="4B97C291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2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2" w:name="_Toc189549665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42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 i „W korekcie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”. </w:t>
      </w:r>
    </w:p>
    <w:p w14:paraId="6F9224CC" w14:textId="02DAFF19" w:rsidR="00EA4FA4" w:rsidRPr="00284DDA" w:rsidRDefault="00BA0C6E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4864" behindDoc="0" locked="0" layoutInCell="1" allowOverlap="1" wp14:anchorId="0939DD8B" wp14:editId="1B82C562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20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CF9FB04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0BF4DADE" wp14:editId="44CFA501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19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41743F0A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4B7D210F" wp14:editId="06749491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18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 xml:space="preserve">” i „W korekcie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40141C6A" w:rsidR="00072B1A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7936" behindDoc="0" locked="0" layoutInCell="1" allowOverlap="1" wp14:anchorId="1A6A0EF3" wp14:editId="639AAE0D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214630" cy="222885"/>
            <wp:effectExtent l="0" t="0" r="0" b="5715"/>
            <wp:wrapNone/>
            <wp:docPr id="45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3" w:name="_Toc189549666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43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248" behindDoc="0" locked="0" layoutInCell="1" allowOverlap="1" wp14:anchorId="71CC333A" wp14:editId="63A20A88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786A4767" w:rsidR="00A43D11" w:rsidRDefault="00BA0C6E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4F70C740" wp14:editId="55C818BF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1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25AF1613" w:rsidR="005A5CBB" w:rsidRPr="002D5B70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9984" behindDoc="0" locked="0" layoutInCell="1" allowOverlap="1" wp14:anchorId="3498B4D2" wp14:editId="4BD7825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1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272" behindDoc="0" locked="0" layoutInCell="1" allowOverlap="1" wp14:anchorId="615DBC92" wp14:editId="5A7AF67F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36C93354" w:rsidR="00085F42" w:rsidRPr="002D5B70" w:rsidRDefault="00BA0C6E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91008" behindDoc="0" locked="0" layoutInCell="1" allowOverlap="1" wp14:anchorId="0B257C62" wp14:editId="06424121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14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9296" behindDoc="0" locked="0" layoutInCell="1" allowOverlap="1" wp14:anchorId="382183AF" wp14:editId="3A4F3FFA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lastRenderedPageBreak/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2 – formularz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ooś</w:t>
      </w:r>
      <w:proofErr w:type="spellEnd"/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Jedyną dopuszczalną sytuacją, w której można dołączyć skompresowane pliki jest dokument podpisany podpisem kwalifikowanym znajdującym się w osobnym pliku z rozszerzeniem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 lub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xml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, który zawiera jedynie odwołanie do dokumentu źródłowego, a nie jego treść. Wówczas można skompresować oryginalny plik z plikiem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4" w:name="_Toc189549667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44"/>
    </w:p>
    <w:p w14:paraId="022F2622" w14:textId="38D1357C" w:rsidR="000248F2" w:rsidRPr="002D5B70" w:rsidRDefault="007C3C25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1344" behindDoc="0" locked="0" layoutInCell="1" allowOverlap="1" wp14:anchorId="59651D51" wp14:editId="6F82E2A5">
            <wp:simplePos x="0" y="0"/>
            <wp:positionH relativeFrom="column">
              <wp:posOffset>1286178</wp:posOffset>
            </wp:positionH>
            <wp:positionV relativeFrom="paragraph">
              <wp:posOffset>421474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41518A9A" w14:textId="77777777" w:rsidR="007C3C25" w:rsidRDefault="007C3C25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5BFE47AA" w:rsidR="00361DF8" w:rsidRDefault="00BA0C6E" w:rsidP="000248F2">
      <w:r>
        <w:rPr>
          <w:noProof/>
          <w:lang w:eastAsia="pl-PL"/>
        </w:rPr>
        <w:drawing>
          <wp:anchor distT="0" distB="0" distL="114300" distR="114300" simplePos="0" relativeHeight="251696128" behindDoc="0" locked="0" layoutInCell="1" allowOverlap="1" wp14:anchorId="08FFCFC9" wp14:editId="688BF336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3AAE5575" w:rsidR="00B03BA4" w:rsidRDefault="00BA0C6E" w:rsidP="000248F2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38B73425" wp14:editId="7C67F1A6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9D48C0" w:rsidP="009D48C0">
      <w:pPr>
        <w:jc w:val="center"/>
        <w:rPr>
          <w:rFonts w:cstheme="minorHAnsi"/>
          <w:b/>
          <w:sz w:val="24"/>
          <w:szCs w:val="24"/>
        </w:rPr>
      </w:pPr>
      <w:r>
        <w:fldChar w:fldCharType="begin"/>
      </w:r>
      <w:r>
        <w:instrText>HYPERLINK "https://moj.gov.pl/nforms/signer/upload?xFormsAppName=SIGNER"</w:instrText>
      </w:r>
      <w:r>
        <w:fldChar w:fldCharType="separate"/>
      </w:r>
      <w:r w:rsidRPr="002D5B70">
        <w:rPr>
          <w:rStyle w:val="Hipercze"/>
          <w:rFonts w:cstheme="minorHAnsi"/>
          <w:b/>
          <w:color w:val="000000" w:themeColor="text1"/>
          <w:sz w:val="24"/>
          <w:szCs w:val="24"/>
        </w:rPr>
        <w:t>https://moj.gov.pl/nforms/signer/upload?xFormsAppName=SIGNER</w:t>
      </w:r>
      <w:r>
        <w:fldChar w:fldCharType="end"/>
      </w:r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 xml:space="preserve">wyłącznie w formacie </w:t>
      </w:r>
      <w:proofErr w:type="spellStart"/>
      <w:r w:rsidR="009D48C0" w:rsidRPr="002D5B70">
        <w:rPr>
          <w:b/>
          <w:sz w:val="24"/>
          <w:szCs w:val="24"/>
        </w:rPr>
        <w:t>PAdES</w:t>
      </w:r>
      <w:proofErr w:type="spellEnd"/>
      <w:r w:rsidR="009D48C0" w:rsidRPr="002D5B70">
        <w:rPr>
          <w:b/>
          <w:sz w:val="24"/>
          <w:szCs w:val="24"/>
        </w:rPr>
        <w:t>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W pierwszej kolejności należy dołączyć/powiązać wszystkie pliki załączników do projektu. Następnie pobrać plik projektu z sumą kontrolną. Podpisać go elektronicznie i załączyć do dokumentacji. Odstępstwo od tej kolejności skutkować będzie komunikatem </w:t>
      </w:r>
      <w:r w:rsidR="003304F5" w:rsidRPr="002D5B70">
        <w:rPr>
          <w:b/>
          <w:color w:val="0D0D0D" w:themeColor="text1" w:themeTint="F2"/>
          <w:sz w:val="24"/>
          <w:szCs w:val="24"/>
        </w:rPr>
        <w:lastRenderedPageBreak/>
        <w:t>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5" w:name="_Toc189549668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45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3392" behindDoc="0" locked="0" layoutInCell="1" allowOverlap="1" wp14:anchorId="4E0E6917" wp14:editId="0A051FCE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Default="001B3CE0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5C488B15" w14:textId="77777777" w:rsidR="000C0E23" w:rsidRDefault="000C0E23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</w:p>
    <w:p w14:paraId="09D24275" w14:textId="77777777" w:rsidR="000C0E23" w:rsidRPr="001B3CE0" w:rsidRDefault="000C0E23" w:rsidP="001B3CE0">
      <w:pPr>
        <w:ind w:left="709" w:right="706"/>
        <w:rPr>
          <w:rFonts w:cstheme="minorHAnsi"/>
          <w:i/>
          <w:iCs/>
        </w:rPr>
      </w:pP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32128" behindDoc="0" locked="0" layoutInCell="1" allowOverlap="1" wp14:anchorId="40B43BAA" wp14:editId="68E37E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152" behindDoc="0" locked="0" layoutInCell="1" allowOverlap="1" wp14:anchorId="143D6170" wp14:editId="7A82D8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1" wp14:anchorId="35C9354E" wp14:editId="6B21CF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0560" behindDoc="0" locked="0" layoutInCell="1" allowOverlap="1" wp14:anchorId="33F79DD1" wp14:editId="0B1D878B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7488" behindDoc="0" locked="0" layoutInCell="1" allowOverlap="1" wp14:anchorId="0333A5D9" wp14:editId="1BC2CDF6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8512" behindDoc="0" locked="0" layoutInCell="1" allowOverlap="1" wp14:anchorId="09FAC3EE" wp14:editId="1B641FB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416" behindDoc="0" locked="0" layoutInCell="1" allowOverlap="1" wp14:anchorId="5A51101A" wp14:editId="01A1C774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lastRenderedPageBreak/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440" behindDoc="0" locked="0" layoutInCell="1" allowOverlap="1" wp14:anchorId="063CCDB9" wp14:editId="366D67A9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6464" behindDoc="0" locked="0" layoutInCell="1" allowOverlap="1" wp14:anchorId="541C25B1" wp14:editId="1E2E92EB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6" w:name="_Toc189549669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46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7" w:name="_Toc189549670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47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8" w:name="_Toc189549671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48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04C824D4" w:rsidR="001C6D36" w:rsidRPr="00F83B2C" w:rsidRDefault="001C6D36" w:rsidP="00F83B2C">
      <w:pPr>
        <w:pStyle w:val="Nagwek1"/>
        <w:rPr>
          <w:rFonts w:asciiTheme="minorHAnsi" w:hAnsiTheme="minorHAnsi" w:cstheme="minorHAnsi"/>
          <w:b/>
          <w:bCs/>
          <w:sz w:val="26"/>
          <w:szCs w:val="26"/>
        </w:rPr>
      </w:pPr>
      <w:bookmarkStart w:id="49" w:name="_Toc189549672"/>
      <w:r w:rsidRPr="00F83B2C">
        <w:rPr>
          <w:rFonts w:asciiTheme="minorHAnsi" w:hAnsiTheme="minorHAnsi" w:cstheme="minorHAnsi"/>
          <w:b/>
          <w:bCs/>
          <w:sz w:val="26"/>
          <w:szCs w:val="26"/>
        </w:rPr>
        <w:t>Schemat postępowania w przypadku złożenia projektu do IZ/IP</w:t>
      </w:r>
      <w:bookmarkEnd w:id="49"/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A9C473" wp14:editId="7BC6FC1D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22E95F" wp14:editId="336EC7A9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7D4ED93" wp14:editId="06E5A81B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1C492D0" wp14:editId="4FE48F25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A1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CF9475" wp14:editId="580D2E53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FAA" id="Strzałka: w dół 4" o:spid="_x0000_s1026" type="#_x0000_t67" style="position:absolute;margin-left:76.05pt;margin-top:13.6pt;width:14.25pt;height:38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963BF9" wp14:editId="3BEE6C8C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C2E9221" wp14:editId="0CB6F9B3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3E79" id="Strzałka: w dół 4" o:spid="_x0000_s1026" type="#_x0000_t67" style="position:absolute;margin-left:74.95pt;margin-top:.2pt;width:14.25pt;height:40.6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C75730" wp14:editId="20B0B90B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EFE626" wp14:editId="62960FCF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C00BD" id="Strzałka: w dół 4" o:spid="_x0000_s1026" type="#_x0000_t67" style="position:absolute;margin-left:75.3pt;margin-top:.25pt;width:14.25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488880" wp14:editId="3BE15E1F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ECABA" wp14:editId="31E9527D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A8D4" id="Strzałka: w dół 4" o:spid="_x0000_s1026" type="#_x0000_t67" style="position:absolute;margin-left:76.4pt;margin-top:12.85pt;width:14.25pt;height:41.3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361E6D">
      <w:headerReference w:type="default" r:id="rId64"/>
      <w:footerReference w:type="default" r:id="rId65"/>
      <w:headerReference w:type="first" r:id="rId66"/>
      <w:pgSz w:w="11906" w:h="16838" w:code="9"/>
      <w:pgMar w:top="1864" w:right="1418" w:bottom="1418" w:left="1418" w:header="709" w:footer="709" w:gutter="0"/>
      <w:cols w:space="708"/>
      <w:titlePg/>
      <w:docGrid w:linePitch="360"/>
      <w:sectPrChange w:id="50" w:author="Jakub Szczurek" w:date="2025-04-08T09:49:00Z" w16du:dateUtc="2025-04-08T07:49:00Z">
        <w:sectPr w:rsidR="00CA629F" w:rsidRPr="001C6D36" w:rsidSect="00361E6D">
          <w:pgMar w:top="1542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272BA" w14:textId="77777777" w:rsidR="005A5CBB" w:rsidRDefault="005A5CBB" w:rsidP="005A5CBB">
      <w:pPr>
        <w:spacing w:after="0" w:line="240" w:lineRule="auto"/>
      </w:pPr>
      <w:r>
        <w:separator/>
      </w:r>
    </w:p>
  </w:endnote>
  <w:endnote w:type="continuationSeparator" w:id="0">
    <w:p w14:paraId="62C5A23B" w14:textId="77777777" w:rsidR="005A5CBB" w:rsidRDefault="005A5CBB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97">
          <w:rPr>
            <w:noProof/>
          </w:rPr>
          <w:t>22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58BAD" w14:textId="77777777" w:rsidR="005A5CBB" w:rsidRDefault="005A5CBB" w:rsidP="005A5CBB">
      <w:pPr>
        <w:spacing w:after="0" w:line="240" w:lineRule="auto"/>
      </w:pPr>
      <w:r>
        <w:separator/>
      </w:r>
    </w:p>
  </w:footnote>
  <w:footnote w:type="continuationSeparator" w:id="0">
    <w:p w14:paraId="26895A68" w14:textId="77777777" w:rsidR="005A5CBB" w:rsidRDefault="005A5CBB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E008" w14:textId="77777777" w:rsidR="000C7E19" w:rsidRPr="00BB4418" w:rsidRDefault="000C7E19" w:rsidP="000C7E19">
    <w:pPr>
      <w:pStyle w:val="Nagwek"/>
      <w:rPr>
        <w:rFonts w:eastAsia="Arial" w:cstheme="minorHAnsi"/>
        <w:bCs/>
        <w:sz w:val="28"/>
        <w:szCs w:val="24"/>
      </w:rPr>
    </w:pPr>
    <w:r w:rsidRPr="007E29DB">
      <w:rPr>
        <w:rFonts w:ascii="Calibri" w:eastAsia="Arial" w:hAnsi="Calibri" w:cs="Arial"/>
        <w:b/>
        <w:iCs/>
      </w:rPr>
      <w:t xml:space="preserve">Załącznik nr </w:t>
    </w:r>
    <w:r>
      <w:rPr>
        <w:rFonts w:ascii="Calibri" w:eastAsia="Arial" w:hAnsi="Calibri" w:cs="Arial"/>
        <w:b/>
        <w:iCs/>
      </w:rPr>
      <w:t>2</w:t>
    </w:r>
    <w:r w:rsidRPr="007E29DB">
      <w:rPr>
        <w:rFonts w:ascii="Calibri" w:eastAsia="Arial" w:hAnsi="Calibri" w:cs="Arial"/>
        <w:b/>
        <w:iCs/>
      </w:rPr>
      <w:t xml:space="preserve"> </w:t>
    </w:r>
    <w:r w:rsidRPr="007E29DB">
      <w:rPr>
        <w:rFonts w:ascii="Calibri" w:eastAsia="Arial" w:hAnsi="Calibri" w:cs="Arial"/>
        <w:iCs/>
      </w:rPr>
      <w:t xml:space="preserve">do Regulaminu wyboru projektów </w:t>
    </w:r>
    <w:r>
      <w:rPr>
        <w:rFonts w:ascii="Calibri" w:eastAsia="Arial" w:hAnsi="Calibri" w:cs="Arial"/>
        <w:iCs/>
      </w:rPr>
      <w:t xml:space="preserve">nr </w:t>
    </w:r>
    <w:r w:rsidRPr="008E3EF8">
      <w:rPr>
        <w:rFonts w:ascii="Calibri" w:eastAsia="Arial" w:hAnsi="Calibri" w:cs="Arial"/>
        <w:iCs/>
      </w:rPr>
      <w:t>FEOP.01.0</w:t>
    </w:r>
    <w:r>
      <w:rPr>
        <w:rFonts w:ascii="Calibri" w:eastAsia="Arial" w:hAnsi="Calibri" w:cs="Arial"/>
        <w:iCs/>
      </w:rPr>
      <w:t>5.00</w:t>
    </w:r>
    <w:r w:rsidRPr="008E3EF8">
      <w:rPr>
        <w:rFonts w:ascii="Calibri" w:eastAsia="Arial" w:hAnsi="Calibri" w:cs="Arial"/>
        <w:iCs/>
      </w:rPr>
      <w:t>-IP</w:t>
    </w:r>
    <w:r w:rsidRPr="00FD17C4">
      <w:rPr>
        <w:rFonts w:ascii="Calibri" w:eastAsia="Arial" w:hAnsi="Calibri" w:cs="Arial"/>
        <w:iCs/>
      </w:rPr>
      <w:t>.00-00</w:t>
    </w:r>
    <w:r>
      <w:rPr>
        <w:rFonts w:ascii="Calibri" w:eastAsia="Arial" w:hAnsi="Calibri" w:cs="Arial"/>
        <w:iCs/>
      </w:rPr>
      <w:t>1</w:t>
    </w:r>
    <w:r w:rsidRPr="00FD17C4">
      <w:rPr>
        <w:rFonts w:ascii="Calibri" w:eastAsia="Arial" w:hAnsi="Calibri" w:cs="Arial"/>
        <w:iCs/>
      </w:rPr>
      <w:t>/2</w:t>
    </w:r>
    <w:r>
      <w:rPr>
        <w:rFonts w:ascii="Calibri" w:eastAsia="Arial" w:hAnsi="Calibri" w:cs="Arial"/>
        <w:iCs/>
      </w:rPr>
      <w:t>5</w:t>
    </w:r>
    <w:r w:rsidRPr="00FD17C4">
      <w:rPr>
        <w:rFonts w:ascii="Calibri" w:eastAsia="Arial" w:hAnsi="Calibri" w:cs="Arial"/>
        <w:iCs/>
      </w:rPr>
      <w:t xml:space="preserve"> dotyczący projektów złożonych w ramach postępowania konkurencyjnego </w:t>
    </w:r>
    <w:r>
      <w:rPr>
        <w:rFonts w:ascii="Calibri" w:eastAsia="Arial" w:hAnsi="Calibri" w:cs="Arial"/>
        <w:iCs/>
      </w:rPr>
      <w:t>D</w:t>
    </w:r>
    <w:r w:rsidRPr="00FD17C4">
      <w:rPr>
        <w:rFonts w:ascii="Calibri" w:eastAsia="Arial" w:hAnsi="Calibri" w:cs="Arial"/>
        <w:iCs/>
      </w:rPr>
      <w:t xml:space="preserve">ziałania </w:t>
    </w:r>
    <w:r w:rsidRPr="001616A7">
      <w:rPr>
        <w:rFonts w:ascii="Calibri" w:eastAsia="Arial" w:hAnsi="Calibri" w:cs="Arial"/>
        <w:iCs/>
      </w:rPr>
      <w:t>1.5 Wsparcie dla nowopowstałych MŚP</w:t>
    </w:r>
    <w:r w:rsidRPr="00FD17C4">
      <w:rPr>
        <w:rFonts w:ascii="Calibri" w:eastAsia="Calibri" w:hAnsi="Calibri" w:cs="Calibri"/>
        <w:iCs/>
      </w:rPr>
      <w:t xml:space="preserve"> </w:t>
    </w:r>
    <w:r w:rsidRPr="00FD17C4">
      <w:rPr>
        <w:rFonts w:ascii="Calibri" w:eastAsia="Arial" w:hAnsi="Calibri" w:cs="Arial"/>
        <w:iCs/>
      </w:rPr>
      <w:t xml:space="preserve">w ramach FEO 2021-2027 </w:t>
    </w:r>
    <w:r>
      <w:rPr>
        <w:rFonts w:ascii="Calibri" w:eastAsia="Arial" w:hAnsi="Calibri" w:cs="Arial"/>
        <w:iCs/>
        <w:szCs w:val="24"/>
      </w:rPr>
      <w:t>nabór I,</w:t>
    </w:r>
    <w:r w:rsidRPr="00FD17C4">
      <w:rPr>
        <w:rFonts w:ascii="Calibri" w:eastAsia="Arial" w:hAnsi="Calibri" w:cs="Arial"/>
        <w:iCs/>
      </w:rPr>
      <w:t xml:space="preserve"> </w:t>
    </w:r>
    <w:r>
      <w:rPr>
        <w:rFonts w:ascii="Calibri" w:eastAsia="Arial" w:hAnsi="Calibri" w:cs="Arial"/>
        <w:iCs/>
      </w:rPr>
      <w:t>kwiecień</w:t>
    </w:r>
    <w:r w:rsidRPr="00FD17C4">
      <w:rPr>
        <w:rFonts w:ascii="Calibri" w:eastAsia="Arial" w:hAnsi="Calibri" w:cs="Arial"/>
        <w:iCs/>
      </w:rPr>
      <w:t xml:space="preserve"> 202</w:t>
    </w:r>
    <w:r>
      <w:rPr>
        <w:rFonts w:ascii="Calibri" w:eastAsia="Arial" w:hAnsi="Calibri" w:cs="Arial"/>
        <w:iCs/>
      </w:rPr>
      <w:t>5</w:t>
    </w:r>
    <w:r w:rsidRPr="00FD17C4">
      <w:rPr>
        <w:rFonts w:ascii="Calibri" w:eastAsia="Arial" w:hAnsi="Calibri" w:cs="Arial"/>
        <w:iCs/>
      </w:rPr>
      <w:t xml:space="preserve"> r.</w:t>
    </w:r>
  </w:p>
  <w:p w14:paraId="746B071D" w14:textId="77777777" w:rsidR="007C3C25" w:rsidRDefault="007C3C25" w:rsidP="007C3C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267BF" w14:textId="20C4337E" w:rsidR="00E43FA0" w:rsidRPr="00BB4418" w:rsidRDefault="00E43FA0" w:rsidP="00E43FA0">
    <w:pPr>
      <w:pStyle w:val="Nagwek"/>
      <w:rPr>
        <w:rFonts w:eastAsia="Arial" w:cstheme="minorHAnsi"/>
        <w:bCs/>
        <w:sz w:val="28"/>
        <w:szCs w:val="24"/>
      </w:rPr>
    </w:pPr>
    <w:r w:rsidRPr="007E29DB">
      <w:rPr>
        <w:rFonts w:ascii="Calibri" w:eastAsia="Arial" w:hAnsi="Calibri" w:cs="Arial"/>
        <w:b/>
        <w:iCs/>
      </w:rPr>
      <w:t xml:space="preserve">Załącznik nr </w:t>
    </w:r>
    <w:r>
      <w:rPr>
        <w:rFonts w:ascii="Calibri" w:eastAsia="Arial" w:hAnsi="Calibri" w:cs="Arial"/>
        <w:b/>
        <w:iCs/>
      </w:rPr>
      <w:t>2</w:t>
    </w:r>
    <w:r w:rsidRPr="007E29DB">
      <w:rPr>
        <w:rFonts w:ascii="Calibri" w:eastAsia="Arial" w:hAnsi="Calibri" w:cs="Arial"/>
        <w:b/>
        <w:iCs/>
      </w:rPr>
      <w:t xml:space="preserve"> </w:t>
    </w:r>
    <w:r w:rsidRPr="007E29DB">
      <w:rPr>
        <w:rFonts w:ascii="Calibri" w:eastAsia="Arial" w:hAnsi="Calibri" w:cs="Arial"/>
        <w:iCs/>
      </w:rPr>
      <w:t xml:space="preserve">do Regulaminu wyboru projektów </w:t>
    </w:r>
    <w:r>
      <w:rPr>
        <w:rFonts w:ascii="Calibri" w:eastAsia="Arial" w:hAnsi="Calibri" w:cs="Arial"/>
        <w:iCs/>
      </w:rPr>
      <w:t xml:space="preserve">nr </w:t>
    </w:r>
    <w:r w:rsidRPr="008E3EF8">
      <w:rPr>
        <w:rFonts w:ascii="Calibri" w:eastAsia="Arial" w:hAnsi="Calibri" w:cs="Arial"/>
        <w:iCs/>
      </w:rPr>
      <w:t>FEOP.01.0</w:t>
    </w:r>
    <w:r w:rsidR="008B3C97">
      <w:rPr>
        <w:rFonts w:ascii="Calibri" w:eastAsia="Arial" w:hAnsi="Calibri" w:cs="Arial"/>
        <w:iCs/>
      </w:rPr>
      <w:t>5-</w:t>
    </w:r>
    <w:r w:rsidRPr="008E3EF8">
      <w:rPr>
        <w:rFonts w:ascii="Calibri" w:eastAsia="Arial" w:hAnsi="Calibri" w:cs="Arial"/>
        <w:iCs/>
      </w:rPr>
      <w:t>IP</w:t>
    </w:r>
    <w:r w:rsidR="008B3C97">
      <w:rPr>
        <w:rFonts w:ascii="Calibri" w:eastAsia="Arial" w:hAnsi="Calibri" w:cs="Arial"/>
        <w:iCs/>
      </w:rPr>
      <w:t>.01</w:t>
    </w:r>
    <w:r w:rsidRPr="00FD17C4">
      <w:rPr>
        <w:rFonts w:ascii="Calibri" w:eastAsia="Arial" w:hAnsi="Calibri" w:cs="Arial"/>
        <w:iCs/>
      </w:rPr>
      <w:t>-00</w:t>
    </w:r>
    <w:r>
      <w:rPr>
        <w:rFonts w:ascii="Calibri" w:eastAsia="Arial" w:hAnsi="Calibri" w:cs="Arial"/>
        <w:iCs/>
      </w:rPr>
      <w:t>1</w:t>
    </w:r>
    <w:r w:rsidRPr="00FD17C4">
      <w:rPr>
        <w:rFonts w:ascii="Calibri" w:eastAsia="Arial" w:hAnsi="Calibri" w:cs="Arial"/>
        <w:iCs/>
      </w:rPr>
      <w:t>/2</w:t>
    </w:r>
    <w:r>
      <w:rPr>
        <w:rFonts w:ascii="Calibri" w:eastAsia="Arial" w:hAnsi="Calibri" w:cs="Arial"/>
        <w:iCs/>
      </w:rPr>
      <w:t>5</w:t>
    </w:r>
    <w:r w:rsidRPr="00FD17C4">
      <w:rPr>
        <w:rFonts w:ascii="Calibri" w:eastAsia="Arial" w:hAnsi="Calibri" w:cs="Arial"/>
        <w:iCs/>
      </w:rPr>
      <w:t xml:space="preserve"> dotyczący projektów złożonych w ramach postępowania konkurencyjnego </w:t>
    </w:r>
    <w:r>
      <w:rPr>
        <w:rFonts w:ascii="Calibri" w:eastAsia="Arial" w:hAnsi="Calibri" w:cs="Arial"/>
        <w:iCs/>
      </w:rPr>
      <w:t>D</w:t>
    </w:r>
    <w:r w:rsidRPr="00FD17C4">
      <w:rPr>
        <w:rFonts w:ascii="Calibri" w:eastAsia="Arial" w:hAnsi="Calibri" w:cs="Arial"/>
        <w:iCs/>
      </w:rPr>
      <w:t xml:space="preserve">ziałania </w:t>
    </w:r>
    <w:r w:rsidRPr="001616A7">
      <w:rPr>
        <w:rFonts w:ascii="Calibri" w:eastAsia="Arial" w:hAnsi="Calibri" w:cs="Arial"/>
        <w:iCs/>
      </w:rPr>
      <w:t>1.5 Wsparcie dla nowopowstałych MŚP</w:t>
    </w:r>
    <w:r w:rsidRPr="00FD17C4">
      <w:rPr>
        <w:rFonts w:ascii="Calibri" w:eastAsia="Calibri" w:hAnsi="Calibri" w:cs="Calibri"/>
        <w:iCs/>
      </w:rPr>
      <w:t xml:space="preserve"> </w:t>
    </w:r>
    <w:r w:rsidRPr="00FD17C4">
      <w:rPr>
        <w:rFonts w:ascii="Calibri" w:eastAsia="Arial" w:hAnsi="Calibri" w:cs="Arial"/>
        <w:iCs/>
      </w:rPr>
      <w:t xml:space="preserve">w ramach FEO 2021-2027 </w:t>
    </w:r>
    <w:r w:rsidR="00A62075">
      <w:rPr>
        <w:rFonts w:ascii="Calibri" w:eastAsia="Arial" w:hAnsi="Calibri" w:cs="Arial"/>
        <w:iCs/>
        <w:szCs w:val="24"/>
      </w:rPr>
      <w:t>nabór I,</w:t>
    </w:r>
    <w:r w:rsidRPr="00FD17C4">
      <w:rPr>
        <w:rFonts w:ascii="Calibri" w:eastAsia="Arial" w:hAnsi="Calibri" w:cs="Arial"/>
        <w:iCs/>
      </w:rPr>
      <w:t xml:space="preserve"> </w:t>
    </w:r>
    <w:r>
      <w:rPr>
        <w:rFonts w:ascii="Calibri" w:eastAsia="Arial" w:hAnsi="Calibri" w:cs="Arial"/>
        <w:iCs/>
      </w:rPr>
      <w:t>kwiecień</w:t>
    </w:r>
    <w:r w:rsidRPr="00FD17C4">
      <w:rPr>
        <w:rFonts w:ascii="Calibri" w:eastAsia="Arial" w:hAnsi="Calibri" w:cs="Arial"/>
        <w:iCs/>
      </w:rPr>
      <w:t xml:space="preserve"> 202</w:t>
    </w:r>
    <w:r>
      <w:rPr>
        <w:rFonts w:ascii="Calibri" w:eastAsia="Arial" w:hAnsi="Calibri" w:cs="Arial"/>
        <w:iCs/>
      </w:rPr>
      <w:t>5</w:t>
    </w:r>
    <w:r w:rsidRPr="00FD17C4">
      <w:rPr>
        <w:rFonts w:ascii="Calibri" w:eastAsia="Arial" w:hAnsi="Calibri" w:cs="Arial"/>
        <w:iCs/>
      </w:rPr>
      <w:t xml:space="preserve"> r.</w:t>
    </w:r>
  </w:p>
  <w:p w14:paraId="70839949" w14:textId="77777777" w:rsidR="00A85CC9" w:rsidRDefault="00A85CC9">
    <w:pPr>
      <w:pStyle w:val="Nagwek"/>
    </w:pPr>
  </w:p>
  <w:p w14:paraId="26C89BB2" w14:textId="77777777" w:rsidR="00A85CC9" w:rsidRDefault="00A85CC9">
    <w:pPr>
      <w:pStyle w:val="Nagwek"/>
    </w:pPr>
  </w:p>
  <w:p w14:paraId="5783A921" w14:textId="77777777" w:rsidR="00A85CC9" w:rsidRDefault="00A85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117791">
    <w:abstractNumId w:val="24"/>
  </w:num>
  <w:num w:numId="2" w16cid:durableId="338704152">
    <w:abstractNumId w:val="4"/>
  </w:num>
  <w:num w:numId="3" w16cid:durableId="191455186">
    <w:abstractNumId w:val="23"/>
  </w:num>
  <w:num w:numId="4" w16cid:durableId="719209954">
    <w:abstractNumId w:val="3"/>
  </w:num>
  <w:num w:numId="5" w16cid:durableId="2052683123">
    <w:abstractNumId w:val="13"/>
  </w:num>
  <w:num w:numId="6" w16cid:durableId="122967989">
    <w:abstractNumId w:val="5"/>
  </w:num>
  <w:num w:numId="7" w16cid:durableId="1314677723">
    <w:abstractNumId w:val="2"/>
  </w:num>
  <w:num w:numId="8" w16cid:durableId="1190796062">
    <w:abstractNumId w:val="20"/>
  </w:num>
  <w:num w:numId="9" w16cid:durableId="962541137">
    <w:abstractNumId w:val="12"/>
  </w:num>
  <w:num w:numId="10" w16cid:durableId="1601719388">
    <w:abstractNumId w:val="8"/>
  </w:num>
  <w:num w:numId="11" w16cid:durableId="1349914250">
    <w:abstractNumId w:val="15"/>
  </w:num>
  <w:num w:numId="12" w16cid:durableId="1350793424">
    <w:abstractNumId w:val="14"/>
  </w:num>
  <w:num w:numId="13" w16cid:durableId="423917807">
    <w:abstractNumId w:val="7"/>
  </w:num>
  <w:num w:numId="14" w16cid:durableId="1114248978">
    <w:abstractNumId w:val="6"/>
  </w:num>
  <w:num w:numId="15" w16cid:durableId="659626574">
    <w:abstractNumId w:val="22"/>
  </w:num>
  <w:num w:numId="16" w16cid:durableId="844707716">
    <w:abstractNumId w:val="19"/>
  </w:num>
  <w:num w:numId="17" w16cid:durableId="349723378">
    <w:abstractNumId w:val="17"/>
  </w:num>
  <w:num w:numId="18" w16cid:durableId="1067648334">
    <w:abstractNumId w:val="1"/>
  </w:num>
  <w:num w:numId="19" w16cid:durableId="860432649">
    <w:abstractNumId w:val="0"/>
  </w:num>
  <w:num w:numId="20" w16cid:durableId="1713849004">
    <w:abstractNumId w:val="11"/>
  </w:num>
  <w:num w:numId="21" w16cid:durableId="1667172792">
    <w:abstractNumId w:val="16"/>
  </w:num>
  <w:num w:numId="22" w16cid:durableId="1076242524">
    <w:abstractNumId w:val="9"/>
  </w:num>
  <w:num w:numId="23" w16cid:durableId="2049064732">
    <w:abstractNumId w:val="18"/>
  </w:num>
  <w:num w:numId="24" w16cid:durableId="2041661951">
    <w:abstractNumId w:val="10"/>
  </w:num>
  <w:num w:numId="25" w16cid:durableId="103350388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kub Szczurek">
    <w15:presenceInfo w15:providerId="AD" w15:userId="S-1-5-21-2587086642-3037542290-378664919-12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38"/>
    <w:rsid w:val="00013957"/>
    <w:rsid w:val="00017C7D"/>
    <w:rsid w:val="000248F2"/>
    <w:rsid w:val="00027B59"/>
    <w:rsid w:val="00044753"/>
    <w:rsid w:val="000535A7"/>
    <w:rsid w:val="00057AC2"/>
    <w:rsid w:val="00063877"/>
    <w:rsid w:val="0006687D"/>
    <w:rsid w:val="00072B1A"/>
    <w:rsid w:val="0008150D"/>
    <w:rsid w:val="00081A2A"/>
    <w:rsid w:val="00085F42"/>
    <w:rsid w:val="000B226B"/>
    <w:rsid w:val="000B3C65"/>
    <w:rsid w:val="000B56AC"/>
    <w:rsid w:val="000C0E23"/>
    <w:rsid w:val="000C7E19"/>
    <w:rsid w:val="000D6BA3"/>
    <w:rsid w:val="000F2C0F"/>
    <w:rsid w:val="00102141"/>
    <w:rsid w:val="00103612"/>
    <w:rsid w:val="001204E6"/>
    <w:rsid w:val="00160F55"/>
    <w:rsid w:val="00181FE6"/>
    <w:rsid w:val="00190CED"/>
    <w:rsid w:val="001915A6"/>
    <w:rsid w:val="001A151B"/>
    <w:rsid w:val="001A22EB"/>
    <w:rsid w:val="001A2FD0"/>
    <w:rsid w:val="001B3CE0"/>
    <w:rsid w:val="001B440C"/>
    <w:rsid w:val="001C6D36"/>
    <w:rsid w:val="001D3ACA"/>
    <w:rsid w:val="001D42DD"/>
    <w:rsid w:val="001D44A2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B1656"/>
    <w:rsid w:val="002C1111"/>
    <w:rsid w:val="002C30A8"/>
    <w:rsid w:val="002C754F"/>
    <w:rsid w:val="002D5B70"/>
    <w:rsid w:val="002F2E55"/>
    <w:rsid w:val="002F32A6"/>
    <w:rsid w:val="003114ED"/>
    <w:rsid w:val="00315CE2"/>
    <w:rsid w:val="0031601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1E6D"/>
    <w:rsid w:val="00363FBD"/>
    <w:rsid w:val="003737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D2770"/>
    <w:rsid w:val="00504440"/>
    <w:rsid w:val="00510EDF"/>
    <w:rsid w:val="00530C5D"/>
    <w:rsid w:val="00535040"/>
    <w:rsid w:val="0054465E"/>
    <w:rsid w:val="00546E07"/>
    <w:rsid w:val="00554E17"/>
    <w:rsid w:val="0055733C"/>
    <w:rsid w:val="00574CE1"/>
    <w:rsid w:val="005820A6"/>
    <w:rsid w:val="00594751"/>
    <w:rsid w:val="005A0E35"/>
    <w:rsid w:val="005A5CBB"/>
    <w:rsid w:val="005B2647"/>
    <w:rsid w:val="005C7231"/>
    <w:rsid w:val="00602039"/>
    <w:rsid w:val="00602D40"/>
    <w:rsid w:val="006105BE"/>
    <w:rsid w:val="00612C10"/>
    <w:rsid w:val="00620F99"/>
    <w:rsid w:val="00623F07"/>
    <w:rsid w:val="006263D6"/>
    <w:rsid w:val="00635121"/>
    <w:rsid w:val="00636E8A"/>
    <w:rsid w:val="00642984"/>
    <w:rsid w:val="0065322F"/>
    <w:rsid w:val="006640BF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C3C25"/>
    <w:rsid w:val="007D2C19"/>
    <w:rsid w:val="007D450A"/>
    <w:rsid w:val="007F4A3E"/>
    <w:rsid w:val="007F4CA4"/>
    <w:rsid w:val="008051A8"/>
    <w:rsid w:val="00821904"/>
    <w:rsid w:val="00826B5C"/>
    <w:rsid w:val="0083408D"/>
    <w:rsid w:val="00835115"/>
    <w:rsid w:val="00842923"/>
    <w:rsid w:val="008600D7"/>
    <w:rsid w:val="00866F4B"/>
    <w:rsid w:val="00871721"/>
    <w:rsid w:val="00882A16"/>
    <w:rsid w:val="008A2BE9"/>
    <w:rsid w:val="008B07C5"/>
    <w:rsid w:val="008B3C97"/>
    <w:rsid w:val="008B6631"/>
    <w:rsid w:val="008C1DCD"/>
    <w:rsid w:val="008F3078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848C8"/>
    <w:rsid w:val="00990133"/>
    <w:rsid w:val="00995077"/>
    <w:rsid w:val="00997EC3"/>
    <w:rsid w:val="009B0E0B"/>
    <w:rsid w:val="009D48C0"/>
    <w:rsid w:val="009F18EB"/>
    <w:rsid w:val="009F653E"/>
    <w:rsid w:val="00A13338"/>
    <w:rsid w:val="00A43D11"/>
    <w:rsid w:val="00A50A97"/>
    <w:rsid w:val="00A52E22"/>
    <w:rsid w:val="00A62075"/>
    <w:rsid w:val="00A633D1"/>
    <w:rsid w:val="00A84358"/>
    <w:rsid w:val="00A85CC9"/>
    <w:rsid w:val="00AA0383"/>
    <w:rsid w:val="00AA2E3B"/>
    <w:rsid w:val="00AA33F5"/>
    <w:rsid w:val="00AA3930"/>
    <w:rsid w:val="00AA4012"/>
    <w:rsid w:val="00AB0455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0C6E"/>
    <w:rsid w:val="00BA301B"/>
    <w:rsid w:val="00BB43EF"/>
    <w:rsid w:val="00BB63E4"/>
    <w:rsid w:val="00BC4F05"/>
    <w:rsid w:val="00BC7E30"/>
    <w:rsid w:val="00BD4949"/>
    <w:rsid w:val="00BE3CD6"/>
    <w:rsid w:val="00BF39FA"/>
    <w:rsid w:val="00BF63AE"/>
    <w:rsid w:val="00C10E62"/>
    <w:rsid w:val="00C134E7"/>
    <w:rsid w:val="00C13C17"/>
    <w:rsid w:val="00C20100"/>
    <w:rsid w:val="00C20783"/>
    <w:rsid w:val="00C32CD2"/>
    <w:rsid w:val="00C34428"/>
    <w:rsid w:val="00C35B70"/>
    <w:rsid w:val="00C42EB1"/>
    <w:rsid w:val="00C51B7E"/>
    <w:rsid w:val="00C527ED"/>
    <w:rsid w:val="00C6082D"/>
    <w:rsid w:val="00C732A0"/>
    <w:rsid w:val="00C76CD9"/>
    <w:rsid w:val="00C772EA"/>
    <w:rsid w:val="00C8447E"/>
    <w:rsid w:val="00C85002"/>
    <w:rsid w:val="00C90195"/>
    <w:rsid w:val="00C96F73"/>
    <w:rsid w:val="00CA2A57"/>
    <w:rsid w:val="00CA51E7"/>
    <w:rsid w:val="00CA629F"/>
    <w:rsid w:val="00CB294A"/>
    <w:rsid w:val="00CB6243"/>
    <w:rsid w:val="00CC3235"/>
    <w:rsid w:val="00CF4621"/>
    <w:rsid w:val="00D00053"/>
    <w:rsid w:val="00D01399"/>
    <w:rsid w:val="00D16918"/>
    <w:rsid w:val="00D334E4"/>
    <w:rsid w:val="00D4520A"/>
    <w:rsid w:val="00D8279D"/>
    <w:rsid w:val="00D936C7"/>
    <w:rsid w:val="00D9386F"/>
    <w:rsid w:val="00D96BF1"/>
    <w:rsid w:val="00DB5311"/>
    <w:rsid w:val="00DB77D1"/>
    <w:rsid w:val="00DD1577"/>
    <w:rsid w:val="00DE658A"/>
    <w:rsid w:val="00DF5AB0"/>
    <w:rsid w:val="00E05DA0"/>
    <w:rsid w:val="00E17504"/>
    <w:rsid w:val="00E36FC8"/>
    <w:rsid w:val="00E43FA0"/>
    <w:rsid w:val="00E6239A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4097"/>
    <w:rsid w:val="00EF6026"/>
    <w:rsid w:val="00F006B7"/>
    <w:rsid w:val="00F037CF"/>
    <w:rsid w:val="00F162FC"/>
    <w:rsid w:val="00F25A92"/>
    <w:rsid w:val="00F327DD"/>
    <w:rsid w:val="00F45645"/>
    <w:rsid w:val="00F5549F"/>
    <w:rsid w:val="00F67EC1"/>
    <w:rsid w:val="00F8310A"/>
    <w:rsid w:val="00F839E6"/>
    <w:rsid w:val="00F83B2C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63" Type="http://schemas.openxmlformats.org/officeDocument/2006/relationships/image" Target="media/image56.png"/><Relationship Id="rId68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image" Target="media/image51.jpeg"/><Relationship Id="rId66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header" Target="header1.xml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2.png"/><Relationship Id="rId67" Type="http://schemas.openxmlformats.org/officeDocument/2006/relationships/fontTable" Target="fontTable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jpeg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3.jpe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2B01E-04CB-4DB3-946D-0EC11DE6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4455</Words>
  <Characters>26735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Jakub Szczurek</cp:lastModifiedBy>
  <cp:revision>3</cp:revision>
  <cp:lastPrinted>2025-04-08T07:52:00Z</cp:lastPrinted>
  <dcterms:created xsi:type="dcterms:W3CDTF">2025-04-07T08:25:00Z</dcterms:created>
  <dcterms:modified xsi:type="dcterms:W3CDTF">2025-04-08T08:05:00Z</dcterms:modified>
</cp:coreProperties>
</file>